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468" w:rsidRPr="001A7A62" w:rsidRDefault="001A7A62" w:rsidP="001A7A62">
      <w:pPr>
        <w:pStyle w:val="Heading2"/>
        <w:rPr>
          <w:sz w:val="22"/>
          <w:szCs w:val="22"/>
        </w:rPr>
      </w:pPr>
      <w:r>
        <w:t>Global de L2</w:t>
      </w:r>
    </w:p>
    <w:p w:rsidR="00167E24" w:rsidRPr="001A7A62" w:rsidRDefault="00167E24" w:rsidP="00167E24">
      <w:r w:rsidRPr="001A7A62">
        <w:t xml:space="preserve">Durante este periodo los estudiantes fueron expuestos a instrucciones </w:t>
      </w:r>
      <w:r w:rsidR="00377468" w:rsidRPr="001A7A62">
        <w:t>cada vez más complejas. Continuaron trabajando</w:t>
      </w:r>
      <w:r w:rsidR="0052467B" w:rsidRPr="001A7A62">
        <w:t xml:space="preserve"> en el reconocimiento de sonidos iniciales para facilitar la comprensión y la apropiación de mayor vocabulario</w:t>
      </w:r>
      <w:r w:rsidR="00377468" w:rsidRPr="001A7A62">
        <w:t>,</w:t>
      </w:r>
      <w:r w:rsidR="0052467B" w:rsidRPr="001A7A62">
        <w:t xml:space="preserve"> haciendo uso de éste en todos los contextos escolares.  </w:t>
      </w:r>
    </w:p>
    <w:p w:rsidR="0052467B" w:rsidRPr="001A7A62" w:rsidRDefault="0052467B" w:rsidP="00167E24">
      <w:r w:rsidRPr="001A7A62">
        <w:t>Iniciaron además la indagación so</w:t>
      </w:r>
      <w:r w:rsidR="00377468" w:rsidRPr="001A7A62">
        <w:t>bre el sentido y propósito de lo</w:t>
      </w:r>
      <w:r w:rsidRPr="001A7A62">
        <w:t xml:space="preserve">s diferentes </w:t>
      </w:r>
      <w:r w:rsidR="00377468" w:rsidRPr="001A7A62">
        <w:t>textos visuales encontrados a su alrededor.</w:t>
      </w:r>
    </w:p>
    <w:p w:rsidR="0052467B" w:rsidRPr="001A7A62" w:rsidRDefault="0052467B" w:rsidP="00167E24">
      <w:r w:rsidRPr="001A7A62">
        <w:t xml:space="preserve">El reconocimiento y trabajo con diferentes tipos de textos los llevó </w:t>
      </w:r>
      <w:r w:rsidR="00377468" w:rsidRPr="001A7A62">
        <w:t xml:space="preserve">a </w:t>
      </w:r>
      <w:r w:rsidR="00AD5CEB">
        <w:t>comprender</w:t>
      </w:r>
      <w:r w:rsidRPr="001A7A62">
        <w:t xml:space="preserve"> algunos de los elementos de una historia (personajes y lugar de la misma)</w:t>
      </w:r>
      <w:r w:rsidR="00DE0618" w:rsidRPr="001A7A62">
        <w:t>, lo que además facilitó la po</w:t>
      </w:r>
      <w:r w:rsidR="00AD5CEB">
        <w:t xml:space="preserve">sibilidad, </w:t>
      </w:r>
      <w:r w:rsidR="00DE0618" w:rsidRPr="001A7A62">
        <w:t xml:space="preserve">de establecer relaciones entre sus propias experiencias </w:t>
      </w:r>
      <w:r w:rsidR="004024AB" w:rsidRPr="001A7A62">
        <w:t>y los personajes de algunas de las historias leídas.</w:t>
      </w:r>
      <w:r w:rsidR="00B00124" w:rsidRPr="001A7A62">
        <w:t xml:space="preserve"> Por otra parte, trabajaron en la lectura y comprensión de las palabras de uso frecuente propuestas para este periodo.</w:t>
      </w:r>
    </w:p>
    <w:p w:rsidR="004024AB" w:rsidRPr="001A7A62" w:rsidRDefault="004024AB" w:rsidP="00167E24">
      <w:r w:rsidRPr="001A7A62">
        <w:t>La escritura ha sido un logro importante en este pe</w:t>
      </w:r>
      <w:r w:rsidR="00377468" w:rsidRPr="001A7A62">
        <w:t xml:space="preserve">riodo, </w:t>
      </w:r>
      <w:r w:rsidRPr="001A7A62">
        <w:t>formali</w:t>
      </w:r>
      <w:r w:rsidR="00377468" w:rsidRPr="001A7A62">
        <w:t>zando</w:t>
      </w:r>
      <w:r w:rsidRPr="001A7A62">
        <w:t xml:space="preserve"> las propuestas de </w:t>
      </w:r>
      <w:r w:rsidR="00B00124" w:rsidRPr="001A7A62">
        <w:t xml:space="preserve">“actos de </w:t>
      </w:r>
      <w:r w:rsidRPr="001A7A62">
        <w:t xml:space="preserve">escritura” </w:t>
      </w:r>
      <w:r w:rsidR="00B00124" w:rsidRPr="001A7A62">
        <w:t>siguiendo</w:t>
      </w:r>
      <w:r w:rsidRPr="001A7A62">
        <w:t xml:space="preserve"> el modelado de sus maestros.</w:t>
      </w:r>
    </w:p>
    <w:p w:rsidR="001A7A62" w:rsidRDefault="001A7A62" w:rsidP="00A2604C"/>
    <w:p w:rsidR="001A7A62" w:rsidRDefault="001A7A62" w:rsidP="001920DB">
      <w:pPr>
        <w:pStyle w:val="Heading2"/>
      </w:pPr>
      <w:r>
        <w:t xml:space="preserve">Global de Matemática </w:t>
      </w:r>
    </w:p>
    <w:p w:rsidR="002832F9" w:rsidRDefault="00A2604C" w:rsidP="00A2604C">
      <w:pPr>
        <w:rPr>
          <w:ins w:id="0" w:author="ana patricia ortiz" w:date="2012-12-18T10:36:00Z"/>
        </w:rPr>
      </w:pPr>
      <w:r w:rsidRPr="001A7A62">
        <w:t>Durante este periodo</w:t>
      </w:r>
      <w:ins w:id="1" w:author="ana patricia ortiz" w:date="2012-12-18T10:40:00Z">
        <w:r w:rsidR="00A40D4B">
          <w:t>, en el eje curricular de Manejo de Datos</w:t>
        </w:r>
      </w:ins>
      <w:r w:rsidRPr="001A7A62">
        <w:t xml:space="preserve"> se realizaron actividades en las cuales los estudiantes recolectaron, registraron y organizaron información en gráficos de barras.  De igual manera, predijeron posibles resultados  de acuerdo con la información suministrada</w:t>
      </w:r>
      <w:del w:id="2" w:author="ana patricia ortiz" w:date="2012-12-18T10:37:00Z">
        <w:r w:rsidRPr="001A7A62" w:rsidDel="002832F9">
          <w:delText>.</w:delText>
        </w:r>
      </w:del>
      <w:del w:id="3" w:author="ana patricia ortiz" w:date="2012-12-18T10:39:00Z">
        <w:r w:rsidRPr="001A7A62" w:rsidDel="00A40D4B">
          <w:delText xml:space="preserve"> </w:delText>
        </w:r>
      </w:del>
      <w:ins w:id="4" w:author="ana patricia ortiz" w:date="2012-12-18T10:42:00Z">
        <w:r w:rsidR="00A40D4B">
          <w:t>.</w:t>
        </w:r>
      </w:ins>
      <w:ins w:id="5" w:author="ana patricia ortiz" w:date="2012-12-18T10:43:00Z">
        <w:r w:rsidR="00A40D4B">
          <w:t xml:space="preserve"> </w:t>
        </w:r>
      </w:ins>
      <w:ins w:id="6" w:author="ana patricia ortiz" w:date="2012-12-18T10:42:00Z">
        <w:r w:rsidR="00A40D4B">
          <w:t>Por otro lado, clasificaron objetos</w:t>
        </w:r>
      </w:ins>
      <w:ins w:id="7" w:author="ana patricia ortiz" w:date="2012-12-18T10:43:00Z">
        <w:r w:rsidR="00A40D4B">
          <w:t xml:space="preserve"> teniendo en cuenta algunos criterios definidos</w:t>
        </w:r>
      </w:ins>
      <w:ins w:id="8" w:author="ana patricia ortiz" w:date="2012-12-18T10:44:00Z">
        <w:r w:rsidR="00A40D4B">
          <w:t xml:space="preserve"> y explicaron el concepto de “Inclusión de clase”</w:t>
        </w:r>
      </w:ins>
    </w:p>
    <w:p w:rsidR="00A40D4B" w:rsidRDefault="00A40D4B" w:rsidP="00A2604C">
      <w:pPr>
        <w:rPr>
          <w:ins w:id="9" w:author="ana patricia ortiz" w:date="2012-12-18T10:45:00Z"/>
        </w:rPr>
      </w:pPr>
      <w:ins w:id="10" w:author="ana patricia ortiz" w:date="2012-12-18T10:41:00Z">
        <w:r>
          <w:t xml:space="preserve">En el eje de Medición, </w:t>
        </w:r>
      </w:ins>
      <w:ins w:id="11" w:author="ana patricia ortiz" w:date="2012-12-18T10:46:00Z">
        <w:r>
          <w:t>l</w:t>
        </w:r>
      </w:ins>
      <w:del w:id="12" w:author="ana patricia ortiz" w:date="2012-12-18T10:41:00Z">
        <w:r w:rsidR="00A2604C" w:rsidRPr="001A7A62" w:rsidDel="00A40D4B">
          <w:delText>L</w:delText>
        </w:r>
      </w:del>
      <w:r w:rsidR="00A2604C" w:rsidRPr="001A7A62">
        <w:t xml:space="preserve">os estudiantes empezaron a indagar acerca de los atributos </w:t>
      </w:r>
      <w:r w:rsidR="002832F9" w:rsidRPr="001A7A62">
        <w:t>de los objetos</w:t>
      </w:r>
      <w:r w:rsidR="002832F9">
        <w:t xml:space="preserve"> en su entorno </w:t>
      </w:r>
      <w:r w:rsidR="002832F9" w:rsidRPr="002832F9">
        <w:rPr>
          <w:color w:val="FF0000"/>
          <w:rPrChange w:id="13" w:author="ana patricia ortiz" w:date="2012-12-18T10:36:00Z">
            <w:rPr/>
          </w:rPrChange>
        </w:rPr>
        <w:t>como peso y altura</w:t>
      </w:r>
      <w:r w:rsidR="006E78D4">
        <w:t>, por medio de</w:t>
      </w:r>
      <w:r w:rsidR="00A2604C" w:rsidRPr="001A7A62">
        <w:t xml:space="preserve"> experiencias </w:t>
      </w:r>
      <w:r w:rsidR="006E78D4">
        <w:t>de aprendizaje que permitieron</w:t>
      </w:r>
      <w:r w:rsidR="00A2604C" w:rsidRPr="001A7A62">
        <w:t xml:space="preserve"> explorar, estimar y comparar  las condiciones medibles de los objetos</w:t>
      </w:r>
      <w:ins w:id="14" w:author="ana patricia ortiz" w:date="2012-12-18T10:33:00Z">
        <w:r w:rsidR="002832F9">
          <w:t xml:space="preserve"> </w:t>
        </w:r>
        <w:r w:rsidR="002832F9" w:rsidRPr="002832F9">
          <w:rPr>
            <w:u w:val="single"/>
            <w:rPrChange w:id="15" w:author="ana patricia ortiz" w:date="2012-12-18T10:34:00Z">
              <w:rPr/>
            </w:rPrChange>
          </w:rPr>
          <w:t>utilizando unidades de medida no estandarizadas</w:t>
        </w:r>
      </w:ins>
      <w:r w:rsidR="00A2604C" w:rsidRPr="002832F9">
        <w:rPr>
          <w:u w:val="single"/>
          <w:rPrChange w:id="16" w:author="ana patricia ortiz" w:date="2012-12-18T10:34:00Z">
            <w:rPr/>
          </w:rPrChange>
        </w:rPr>
        <w:t>.</w:t>
      </w:r>
      <w:r w:rsidR="00A2604C" w:rsidRPr="001A7A62">
        <w:t xml:space="preserve"> </w:t>
      </w:r>
    </w:p>
    <w:p w:rsidR="00A2604C" w:rsidRPr="006A1E34" w:rsidDel="006A1E34" w:rsidRDefault="00A40D4B" w:rsidP="00A2604C">
      <w:pPr>
        <w:rPr>
          <w:del w:id="17" w:author="ana patricia ortiz" w:date="2012-12-18T10:50:00Z"/>
          <w:strike/>
          <w:rPrChange w:id="18" w:author="ana patricia ortiz" w:date="2012-12-18T10:50:00Z">
            <w:rPr>
              <w:del w:id="19" w:author="ana patricia ortiz" w:date="2012-12-18T10:50:00Z"/>
            </w:rPr>
          </w:rPrChange>
        </w:rPr>
      </w:pPr>
      <w:ins w:id="20" w:author="ana patricia ortiz" w:date="2012-12-18T10:45:00Z">
        <w:r>
          <w:t xml:space="preserve">En el eje de </w:t>
        </w:r>
      </w:ins>
      <w:ins w:id="21" w:author="ana patricia ortiz" w:date="2012-12-18T10:47:00Z">
        <w:r>
          <w:t>Formas y Espac</w:t>
        </w:r>
      </w:ins>
      <w:ins w:id="22" w:author="ana patricia ortiz" w:date="2012-12-18T10:48:00Z">
        <w:r>
          <w:t>io, c</w:t>
        </w:r>
      </w:ins>
      <w:del w:id="23" w:author="ana patricia ortiz" w:date="2012-12-18T10:42:00Z">
        <w:r w:rsidR="00A2604C" w:rsidRPr="001A7A62" w:rsidDel="00A40D4B">
          <w:delText>C</w:delText>
        </w:r>
      </w:del>
      <w:r w:rsidR="00A2604C" w:rsidRPr="001A7A62">
        <w:t xml:space="preserve">ontinuaron  trabajando las figuras tridimensionales </w:t>
      </w:r>
      <w:ins w:id="24" w:author="ana patricia ortiz" w:date="2012-12-18T10:49:00Z">
        <w:r w:rsidR="006A1E34">
          <w:t>para clasificarlas y</w:t>
        </w:r>
      </w:ins>
      <w:ins w:id="25" w:author="ana patricia ortiz" w:date="2012-12-18T10:35:00Z">
        <w:r w:rsidR="002832F9">
          <w:t xml:space="preserve"> nombrarlas </w:t>
        </w:r>
      </w:ins>
      <w:del w:id="26" w:author="ana patricia ortiz" w:date="2012-12-18T10:35:00Z">
        <w:r w:rsidR="00A2604C" w:rsidRPr="001A7A62" w:rsidDel="002832F9">
          <w:delText>nombrándolas</w:delText>
        </w:r>
      </w:del>
      <w:r w:rsidR="00A2604C" w:rsidRPr="001A7A62">
        <w:t xml:space="preserve"> con propiedad.  </w:t>
      </w:r>
      <w:ins w:id="27" w:author="ana patricia ortiz" w:date="2012-12-18T10:49:00Z">
        <w:r w:rsidR="006A1E34">
          <w:t xml:space="preserve"> Por otro lado, </w:t>
        </w:r>
      </w:ins>
      <w:ins w:id="28" w:author="ana patricia ortiz" w:date="2012-12-18T10:50:00Z">
        <w:r w:rsidR="006A1E34">
          <w:t xml:space="preserve">exploraron </w:t>
        </w:r>
      </w:ins>
      <w:ins w:id="29" w:author="ana patricia ortiz" w:date="2012-12-18T10:49:00Z">
        <w:r w:rsidR="006A1E34" w:rsidRPr="006A1E34">
          <w:rPr>
            <w:strike/>
            <w:rPrChange w:id="30" w:author="ana patricia ortiz" w:date="2012-12-18T10:50:00Z">
              <w:rPr/>
            </w:rPrChange>
          </w:rPr>
          <w:t>d</w:t>
        </w:r>
      </w:ins>
    </w:p>
    <w:p w:rsidR="00AD5BF0" w:rsidRDefault="00A2604C" w:rsidP="00A2604C">
      <w:pPr>
        <w:rPr>
          <w:ins w:id="31" w:author="ana patricia ortiz" w:date="2012-12-18T10:57:00Z"/>
        </w:rPr>
      </w:pPr>
      <w:del w:id="32" w:author="ana patricia ortiz" w:date="2012-12-18T10:50:00Z">
        <w:r w:rsidRPr="006A1E34" w:rsidDel="006A1E34">
          <w:rPr>
            <w:strike/>
            <w:rPrChange w:id="33" w:author="ana patricia ortiz" w:date="2012-12-18T10:50:00Z">
              <w:rPr/>
            </w:rPrChange>
          </w:rPr>
          <w:delText>D</w:delText>
        </w:r>
      </w:del>
      <w:proofErr w:type="gramStart"/>
      <w:r w:rsidRPr="006A1E34">
        <w:rPr>
          <w:strike/>
          <w:rPrChange w:id="34" w:author="ana patricia ortiz" w:date="2012-12-18T10:50:00Z">
            <w:rPr/>
          </w:rPrChange>
        </w:rPr>
        <w:t>escubr</w:t>
      </w:r>
      <w:r w:rsidR="006E78D4" w:rsidRPr="006A1E34">
        <w:rPr>
          <w:strike/>
          <w:rPrChange w:id="35" w:author="ana patricia ortiz" w:date="2012-12-18T10:50:00Z">
            <w:rPr/>
          </w:rPrChange>
        </w:rPr>
        <w:t>ieron</w:t>
      </w:r>
      <w:proofErr w:type="gramEnd"/>
      <w:r w:rsidR="006E78D4">
        <w:t xml:space="preserve"> la </w:t>
      </w:r>
      <w:r w:rsidRPr="001A7A62">
        <w:t>simetría</w:t>
      </w:r>
      <w:r w:rsidR="006E78D4">
        <w:t xml:space="preserve"> en objetos de su entorno</w:t>
      </w:r>
      <w:r w:rsidRPr="001A7A62">
        <w:t xml:space="preserve"> y trabajaron en la identificación de referentes, </w:t>
      </w:r>
      <w:ins w:id="36" w:author="ana patricia ortiz" w:date="2012-12-18T10:51:00Z">
        <w:r w:rsidR="00AD5BF0">
          <w:t xml:space="preserve">para </w:t>
        </w:r>
      </w:ins>
      <w:r w:rsidRPr="00AD5BF0">
        <w:rPr>
          <w:strike/>
          <w:rPrChange w:id="37" w:author="ana patricia ortiz" w:date="2012-12-18T10:52:00Z">
            <w:rPr/>
          </w:rPrChange>
        </w:rPr>
        <w:t>los cuales les permitieron</w:t>
      </w:r>
      <w:r w:rsidRPr="001A7A62">
        <w:t xml:space="preserve"> llegar de un lugar a otro utilizando un mapa.</w:t>
      </w:r>
      <w:ins w:id="38" w:author="ana patricia ortiz" w:date="2012-12-18T10:57:00Z">
        <w:r w:rsidR="00AD5BF0">
          <w:t xml:space="preserve"> </w:t>
        </w:r>
      </w:ins>
    </w:p>
    <w:p w:rsidR="00A2604C" w:rsidRPr="001A7A62" w:rsidRDefault="00AD5BF0" w:rsidP="00A2604C">
      <w:ins w:id="39" w:author="ana patricia ortiz" w:date="2012-12-18T10:57:00Z">
        <w:r>
          <w:t xml:space="preserve">En el eje de Patrones y Funciones, </w:t>
        </w:r>
      </w:ins>
      <w:del w:id="40" w:author="ana patricia ortiz" w:date="2012-12-18T10:57:00Z">
        <w:r w:rsidR="00A2604C" w:rsidRPr="00AD5BF0" w:rsidDel="00AD5BF0">
          <w:rPr>
            <w:strike/>
            <w:rPrChange w:id="41" w:author="ana patricia ortiz" w:date="2012-12-18T10:58:00Z">
              <w:rPr/>
            </w:rPrChange>
          </w:rPr>
          <w:delText xml:space="preserve"> Ig</w:delText>
        </w:r>
      </w:del>
      <w:ins w:id="42" w:author="ana patricia ortiz" w:date="2012-12-18T10:57:00Z">
        <w:r w:rsidRPr="00AD5BF0">
          <w:rPr>
            <w:strike/>
            <w:rPrChange w:id="43" w:author="ana patricia ortiz" w:date="2012-12-18T10:58:00Z">
              <w:rPr/>
            </w:rPrChange>
          </w:rPr>
          <w:t>igual</w:t>
        </w:r>
      </w:ins>
      <w:del w:id="44" w:author="ana patricia ortiz" w:date="2012-12-18T10:57:00Z">
        <w:r w:rsidR="00A2604C" w:rsidRPr="00AD5BF0" w:rsidDel="00AD5BF0">
          <w:rPr>
            <w:strike/>
            <w:rPrChange w:id="45" w:author="ana patricia ortiz" w:date="2012-12-18T10:58:00Z">
              <w:rPr/>
            </w:rPrChange>
          </w:rPr>
          <w:delText>ual</w:delText>
        </w:r>
      </w:del>
      <w:r w:rsidR="00A2604C" w:rsidRPr="00AD5BF0">
        <w:rPr>
          <w:strike/>
          <w:rPrChange w:id="46" w:author="ana patricia ortiz" w:date="2012-12-18T10:58:00Z">
            <w:rPr/>
          </w:rPrChange>
        </w:rPr>
        <w:t>mente</w:t>
      </w:r>
      <w:r w:rsidR="006E78D4">
        <w:t>,</w:t>
      </w:r>
      <w:r w:rsidR="00A2604C" w:rsidRPr="001A7A62">
        <w:t xml:space="preserve"> extendieron patrones hacia la izquierda y hacia la derecha con </w:t>
      </w:r>
      <w:ins w:id="47" w:author="ana patricia ortiz" w:date="2012-12-18T11:04:00Z">
        <w:r w:rsidR="00230658">
          <w:t xml:space="preserve"> </w:t>
        </w:r>
      </w:ins>
      <w:r w:rsidR="00A2604C" w:rsidRPr="001A7A62">
        <w:t>diversas variables</w:t>
      </w:r>
      <w:r w:rsidR="006E78D4">
        <w:t>,</w:t>
      </w:r>
      <w:r w:rsidR="00A2604C" w:rsidRPr="001A7A62">
        <w:t xml:space="preserve"> y los registraron.</w:t>
      </w:r>
    </w:p>
    <w:p w:rsidR="00403D58" w:rsidRPr="008061DB" w:rsidRDefault="00230658" w:rsidP="00B70427">
      <w:pPr>
        <w:rPr>
          <w:strike/>
          <w:rPrChange w:id="48" w:author="ana patricia ortiz" w:date="2012-12-18T11:44:00Z">
            <w:rPr/>
          </w:rPrChange>
        </w:rPr>
      </w:pPr>
      <w:ins w:id="49" w:author="ana patricia ortiz" w:date="2012-12-18T11:05:00Z">
        <w:r>
          <w:t>En el eje de Número,  t</w:t>
        </w:r>
      </w:ins>
      <w:del w:id="50" w:author="ana patricia ortiz" w:date="2012-12-18T11:05:00Z">
        <w:r w:rsidR="00A2604C" w:rsidRPr="001A7A62" w:rsidDel="00230658">
          <w:delText>T</w:delText>
        </w:r>
      </w:del>
      <w:r w:rsidR="00A2604C" w:rsidRPr="001A7A62">
        <w:t>rabajaron los números y sus relaciones hasta el 30. Realizaron</w:t>
      </w:r>
      <w:r w:rsidR="006E78D4">
        <w:t xml:space="preserve"> sumas sencillas utilizando </w:t>
      </w:r>
      <w:r w:rsidR="00A2604C" w:rsidRPr="001A7A62">
        <w:t xml:space="preserve">diferentes combinaciones hasta el 9. Se enfatizó la conceptualización del trabajo matemático a través del uso de las regletas de </w:t>
      </w:r>
      <w:proofErr w:type="spellStart"/>
      <w:ins w:id="51" w:author="ana patricia ortiz" w:date="2012-12-18T11:04:00Z">
        <w:r>
          <w:t>Cuisenaire</w:t>
        </w:r>
        <w:proofErr w:type="spellEnd"/>
        <w:r>
          <w:t xml:space="preserve"> </w:t>
        </w:r>
      </w:ins>
      <w:proofErr w:type="spellStart"/>
      <w:r w:rsidR="00A2604C" w:rsidRPr="00230658">
        <w:rPr>
          <w:strike/>
          <w:rPrChange w:id="52" w:author="ana patricia ortiz" w:date="2012-12-18T11:04:00Z">
            <w:rPr/>
          </w:rPrChange>
        </w:rPr>
        <w:t>cuisinaire</w:t>
      </w:r>
      <w:proofErr w:type="spellEnd"/>
      <w:r w:rsidR="00A2604C" w:rsidRPr="001A7A62">
        <w:t xml:space="preserve">. </w:t>
      </w:r>
      <w:r w:rsidR="00A2604C" w:rsidRPr="008061DB">
        <w:rPr>
          <w:strike/>
          <w:rPrChange w:id="53" w:author="ana patricia ortiz" w:date="2012-12-18T11:44:00Z">
            <w:rPr/>
          </w:rPrChange>
        </w:rPr>
        <w:t xml:space="preserve">Los estudiantes iniciaron el proceso de la resta. </w:t>
      </w:r>
      <w:bookmarkStart w:id="54" w:name="_GoBack"/>
      <w:bookmarkEnd w:id="54"/>
    </w:p>
    <w:p w:rsidR="00B70427" w:rsidRPr="00C9313D" w:rsidRDefault="00B70427" w:rsidP="00B70427">
      <w:pPr>
        <w:pStyle w:val="Heading1"/>
      </w:pPr>
      <w:r>
        <w:lastRenderedPageBreak/>
        <w:t>GLOBAL DE PSE SEGUNDO</w:t>
      </w:r>
      <w:r w:rsidRPr="00C9313D">
        <w:t xml:space="preserve"> PERIODO 2011 2012</w:t>
      </w:r>
    </w:p>
    <w:p w:rsidR="00B70427" w:rsidRDefault="00B70427" w:rsidP="00B7042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Esta área </w:t>
      </w:r>
      <w:r w:rsidRPr="008C471C">
        <w:rPr>
          <w:rFonts w:cs="Calibri"/>
          <w:sz w:val="24"/>
          <w:szCs w:val="24"/>
        </w:rPr>
        <w:t xml:space="preserve"> comprende la salud y el desarrollo físico, e</w:t>
      </w:r>
      <w:r>
        <w:rPr>
          <w:rFonts w:cs="Calibri"/>
          <w:sz w:val="24"/>
          <w:szCs w:val="24"/>
        </w:rPr>
        <w:t xml:space="preserve">mocional, cognitivo, espiritual </w:t>
      </w:r>
      <w:r w:rsidRPr="008C471C">
        <w:rPr>
          <w:rFonts w:cs="Calibri"/>
          <w:sz w:val="24"/>
          <w:szCs w:val="24"/>
        </w:rPr>
        <w:t>y social, contribuye</w:t>
      </w:r>
      <w:r>
        <w:rPr>
          <w:rFonts w:cs="Calibri"/>
          <w:sz w:val="24"/>
          <w:szCs w:val="24"/>
        </w:rPr>
        <w:t>ndo</w:t>
      </w:r>
      <w:r w:rsidRPr="008C471C">
        <w:rPr>
          <w:rFonts w:cs="Calibri"/>
          <w:sz w:val="24"/>
          <w:szCs w:val="24"/>
        </w:rPr>
        <w:t xml:space="preserve"> a la comprensión de uno mismo, al establecimiento y mantenimiento de relaciones con</w:t>
      </w:r>
      <w:r>
        <w:rPr>
          <w:rFonts w:cs="Calibri"/>
          <w:sz w:val="24"/>
          <w:szCs w:val="24"/>
        </w:rPr>
        <w:t xml:space="preserve"> </w:t>
      </w:r>
      <w:r w:rsidRPr="008C471C">
        <w:rPr>
          <w:rFonts w:cs="Calibri"/>
          <w:sz w:val="24"/>
          <w:szCs w:val="24"/>
        </w:rPr>
        <w:t>los demás, y a la elección de una vida activa y saludable.</w:t>
      </w:r>
      <w:r w:rsidRPr="00724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 este segundo </w:t>
      </w:r>
      <w:r w:rsidRPr="008C471C">
        <w:rPr>
          <w:sz w:val="24"/>
          <w:szCs w:val="24"/>
        </w:rPr>
        <w:t>periodo los estudiantes tuvier</w:t>
      </w:r>
      <w:r>
        <w:rPr>
          <w:sz w:val="24"/>
          <w:szCs w:val="24"/>
        </w:rPr>
        <w:t xml:space="preserve">on la oportunidad de continuar  fortaleciendo sus </w:t>
      </w:r>
      <w:r w:rsidRPr="008C471C">
        <w:rPr>
          <w:sz w:val="24"/>
          <w:szCs w:val="24"/>
        </w:rPr>
        <w:t xml:space="preserve"> competencia</w:t>
      </w:r>
      <w:r>
        <w:rPr>
          <w:sz w:val="24"/>
          <w:szCs w:val="24"/>
        </w:rPr>
        <w:t>s</w:t>
      </w:r>
      <w:r w:rsidRPr="008C471C">
        <w:rPr>
          <w:sz w:val="24"/>
          <w:szCs w:val="24"/>
        </w:rPr>
        <w:t xml:space="preserve"> ciudadana</w:t>
      </w:r>
      <w:r>
        <w:rPr>
          <w:sz w:val="24"/>
          <w:szCs w:val="24"/>
        </w:rPr>
        <w:t xml:space="preserve">s ya iniciadas en el primero  y de desarrollar otras nuevas, por </w:t>
      </w:r>
      <w:r w:rsidRPr="008C471C">
        <w:rPr>
          <w:sz w:val="24"/>
          <w:szCs w:val="24"/>
        </w:rPr>
        <w:t xml:space="preserve">medio de </w:t>
      </w:r>
      <w:r>
        <w:rPr>
          <w:sz w:val="24"/>
          <w:szCs w:val="24"/>
        </w:rPr>
        <w:t xml:space="preserve">las </w:t>
      </w:r>
      <w:r w:rsidRPr="008C471C">
        <w:rPr>
          <w:sz w:val="24"/>
          <w:szCs w:val="24"/>
        </w:rPr>
        <w:t xml:space="preserve">diferentes experiencias de aprendizaje </w:t>
      </w:r>
      <w:r>
        <w:rPr>
          <w:sz w:val="24"/>
          <w:szCs w:val="24"/>
        </w:rPr>
        <w:t>planteadas tanto en los Talleres de Afectividad como también en la interacción continua del diario vivir escolar.</w:t>
      </w:r>
    </w:p>
    <w:p w:rsidR="00B70427" w:rsidRPr="004C76B6" w:rsidRDefault="00B70427" w:rsidP="00B7042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70427" w:rsidRPr="0029154C" w:rsidRDefault="00B70427" w:rsidP="00B704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enfatizó  la importancia de </w:t>
      </w:r>
      <w:r w:rsidRPr="00F72D01">
        <w:rPr>
          <w:rFonts w:ascii="Calibri" w:hAnsi="Calibri"/>
          <w:sz w:val="24"/>
          <w:szCs w:val="24"/>
        </w:rPr>
        <w:t>mostrar con sus acciones que ha</w:t>
      </w:r>
      <w:r>
        <w:rPr>
          <w:rFonts w:ascii="Calibri" w:hAnsi="Calibri"/>
          <w:sz w:val="24"/>
          <w:szCs w:val="24"/>
        </w:rPr>
        <w:t>n</w:t>
      </w:r>
      <w:r w:rsidRPr="00F72D01">
        <w:rPr>
          <w:rFonts w:ascii="Calibri" w:hAnsi="Calibri"/>
          <w:sz w:val="24"/>
          <w:szCs w:val="24"/>
        </w:rPr>
        <w:t xml:space="preserve"> cambiado</w:t>
      </w:r>
      <w:r>
        <w:rPr>
          <w:rFonts w:ascii="Calibri" w:hAnsi="Calibri"/>
          <w:sz w:val="24"/>
          <w:szCs w:val="24"/>
        </w:rPr>
        <w:t>;  r</w:t>
      </w:r>
      <w:r w:rsidRPr="00F72D01">
        <w:rPr>
          <w:rFonts w:ascii="Calibri" w:hAnsi="Calibri"/>
          <w:sz w:val="24"/>
          <w:szCs w:val="24"/>
        </w:rPr>
        <w:t>econoce</w:t>
      </w:r>
      <w:r>
        <w:rPr>
          <w:rFonts w:ascii="Calibri" w:hAnsi="Calibri"/>
          <w:sz w:val="24"/>
          <w:szCs w:val="24"/>
        </w:rPr>
        <w:t xml:space="preserve">r sus fortalezas y </w:t>
      </w:r>
      <w:r w:rsidRPr="00F72D01">
        <w:rPr>
          <w:rFonts w:ascii="Calibri" w:hAnsi="Calibri"/>
          <w:sz w:val="24"/>
          <w:szCs w:val="24"/>
        </w:rPr>
        <w:t xml:space="preserve"> pone</w:t>
      </w:r>
      <w:r>
        <w:rPr>
          <w:rFonts w:ascii="Calibri" w:hAnsi="Calibri"/>
          <w:sz w:val="24"/>
          <w:szCs w:val="24"/>
        </w:rPr>
        <w:t>rlas al servicio de los demás; de m</w:t>
      </w:r>
      <w:r w:rsidRPr="004C76B6">
        <w:rPr>
          <w:rFonts w:ascii="Calibri" w:hAnsi="Calibri"/>
          <w:sz w:val="24"/>
          <w:szCs w:val="24"/>
        </w:rPr>
        <w:t xml:space="preserve">ostrar </w:t>
      </w:r>
      <w:r>
        <w:rPr>
          <w:rFonts w:ascii="Calibri" w:hAnsi="Calibri"/>
          <w:sz w:val="24"/>
          <w:szCs w:val="24"/>
        </w:rPr>
        <w:t>una</w:t>
      </w:r>
      <w:r w:rsidRPr="004C76B6">
        <w:rPr>
          <w:rFonts w:ascii="Calibri" w:hAnsi="Calibri"/>
          <w:sz w:val="24"/>
          <w:szCs w:val="24"/>
        </w:rPr>
        <w:t xml:space="preserve"> actitud positiva hacia las responsabi</w:t>
      </w:r>
      <w:r>
        <w:rPr>
          <w:rFonts w:ascii="Calibri" w:hAnsi="Calibri"/>
          <w:sz w:val="24"/>
          <w:szCs w:val="24"/>
        </w:rPr>
        <w:t xml:space="preserve">lidades y hacia su propio aprendizaje, manejando el tiempo adecuadamente para la realización de sus trabajos y siendo cuidadosos en la presentación de los mismos; de cumplir con las normas establecidas para la sana convivencia y asumir las consecuencias en caso de no seguirlas, sin necesitar la presencia de un adulto permanentemente. Además, se trabajó en torno a la importancia de </w:t>
      </w:r>
      <w:r>
        <w:rPr>
          <w:sz w:val="24"/>
          <w:szCs w:val="24"/>
        </w:rPr>
        <w:t xml:space="preserve">escuchar a los demás mirándolos a los ojos, de </w:t>
      </w:r>
      <w:r>
        <w:rPr>
          <w:rFonts w:cstheme="minorHAnsi"/>
          <w:sz w:val="24"/>
          <w:szCs w:val="24"/>
        </w:rPr>
        <w:t>e</w:t>
      </w:r>
      <w:r w:rsidRPr="00EC4EE5">
        <w:rPr>
          <w:rFonts w:cstheme="minorHAnsi"/>
          <w:sz w:val="24"/>
          <w:szCs w:val="24"/>
        </w:rPr>
        <w:t>mplear diferentes estrategias para soluciona</w:t>
      </w:r>
      <w:r>
        <w:rPr>
          <w:rFonts w:cstheme="minorHAnsi"/>
          <w:sz w:val="24"/>
          <w:szCs w:val="24"/>
        </w:rPr>
        <w:t xml:space="preserve">r conflictos con sus compañeros, </w:t>
      </w:r>
      <w:r>
        <w:rPr>
          <w:sz w:val="24"/>
          <w:szCs w:val="24"/>
        </w:rPr>
        <w:t xml:space="preserve"> de cumplir con las reglas de los diferentes juegos y de desarrollar habilidades de motricidad gruesa y fina.</w:t>
      </w:r>
    </w:p>
    <w:p w:rsidR="00B70427" w:rsidRPr="001D110E" w:rsidRDefault="00B70427" w:rsidP="00B70427">
      <w:pPr>
        <w:pStyle w:val="Sinespaciado1"/>
        <w:rPr>
          <w:rFonts w:ascii="Century Gothic" w:hAnsi="Century Gothic"/>
          <w:sz w:val="20"/>
          <w:szCs w:val="20"/>
        </w:rPr>
      </w:pPr>
      <w:r>
        <w:rPr>
          <w:sz w:val="24"/>
          <w:szCs w:val="24"/>
          <w:lang w:val="es-CO"/>
        </w:rPr>
        <w:t>De igual manera</w:t>
      </w:r>
      <w:r>
        <w:rPr>
          <w:sz w:val="24"/>
          <w:szCs w:val="24"/>
        </w:rPr>
        <w:t>,</w:t>
      </w:r>
      <w:r w:rsidRPr="005C219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se hizo énfasis en lo importante que es lograr expresar los </w:t>
      </w:r>
      <w:r w:rsidRPr="00EC4EE5">
        <w:rPr>
          <w:rFonts w:asciiTheme="minorHAnsi" w:hAnsiTheme="minorHAnsi" w:cstheme="minorHAnsi"/>
          <w:sz w:val="24"/>
          <w:szCs w:val="24"/>
        </w:rPr>
        <w:t xml:space="preserve">sentimientos de manera </w:t>
      </w:r>
      <w:r>
        <w:rPr>
          <w:rFonts w:asciiTheme="minorHAnsi" w:hAnsiTheme="minorHAnsi" w:cstheme="minorHAnsi"/>
          <w:sz w:val="24"/>
          <w:szCs w:val="24"/>
        </w:rPr>
        <w:t xml:space="preserve">adecuada, </w:t>
      </w:r>
      <w:r>
        <w:rPr>
          <w:rFonts w:ascii="Century Gothic" w:hAnsi="Century Gothic"/>
          <w:sz w:val="20"/>
          <w:szCs w:val="20"/>
        </w:rPr>
        <w:t>c</w:t>
      </w:r>
      <w:r w:rsidRPr="0029154C">
        <w:rPr>
          <w:rFonts w:asciiTheme="minorHAnsi" w:hAnsiTheme="minorHAnsi" w:cstheme="minorHAnsi"/>
          <w:sz w:val="24"/>
          <w:szCs w:val="24"/>
        </w:rPr>
        <w:t>ompart</w:t>
      </w:r>
      <w:r>
        <w:rPr>
          <w:rFonts w:asciiTheme="minorHAnsi" w:hAnsiTheme="minorHAnsi" w:cstheme="minorHAnsi"/>
          <w:sz w:val="24"/>
          <w:szCs w:val="24"/>
        </w:rPr>
        <w:t>ir los momentos de juego con los</w:t>
      </w:r>
      <w:r w:rsidRPr="0029154C">
        <w:rPr>
          <w:rFonts w:asciiTheme="minorHAnsi" w:hAnsiTheme="minorHAnsi" w:cstheme="minorHAnsi"/>
          <w:sz w:val="24"/>
          <w:szCs w:val="24"/>
        </w:rPr>
        <w:t xml:space="preserve"> compañeros mo</w:t>
      </w:r>
      <w:r>
        <w:rPr>
          <w:rFonts w:asciiTheme="minorHAnsi" w:hAnsiTheme="minorHAnsi" w:cstheme="minorHAnsi"/>
          <w:sz w:val="24"/>
          <w:szCs w:val="24"/>
        </w:rPr>
        <w:t xml:space="preserve">strándose respetuoso y amigable,  y </w:t>
      </w:r>
      <w:r w:rsidRPr="00A21419">
        <w:rPr>
          <w:rFonts w:cs="Calibri"/>
          <w:sz w:val="24"/>
          <w:szCs w:val="24"/>
          <w:lang w:val="es-CO"/>
        </w:rPr>
        <w:t>fortalecer buenos hábitos alimenticios</w:t>
      </w:r>
      <w:r>
        <w:rPr>
          <w:rFonts w:cs="Calibri"/>
          <w:sz w:val="24"/>
          <w:szCs w:val="24"/>
          <w:lang w:val="es-CO"/>
        </w:rPr>
        <w:t>.</w:t>
      </w:r>
    </w:p>
    <w:p w:rsidR="00403D58" w:rsidRDefault="00403D58" w:rsidP="00A2604C"/>
    <w:p w:rsidR="001920DB" w:rsidRDefault="009D466D" w:rsidP="001920DB">
      <w:pPr>
        <w:pStyle w:val="Heading2"/>
      </w:pPr>
      <w:r>
        <w:t xml:space="preserve">Global Sociales/ Ciencias </w:t>
      </w:r>
    </w:p>
    <w:p w:rsidR="009D466D" w:rsidRPr="005C230C" w:rsidRDefault="009D466D" w:rsidP="009D466D">
      <w:r w:rsidRPr="00E428D4">
        <w:t>En el área de Sociales, durante este segundo periodo se cubrieron los temas transdisciplinarios  Cómo funciona el mundo (</w:t>
      </w:r>
      <w:proofErr w:type="spellStart"/>
      <w:r w:rsidRPr="00E428D4">
        <w:t>How</w:t>
      </w:r>
      <w:proofErr w:type="spellEnd"/>
      <w:r w:rsidRPr="00E428D4">
        <w:t xml:space="preserve"> </w:t>
      </w:r>
      <w:proofErr w:type="spellStart"/>
      <w:r w:rsidRPr="00E428D4">
        <w:t>The</w:t>
      </w:r>
      <w:proofErr w:type="spellEnd"/>
      <w:r w:rsidRPr="00E428D4">
        <w:t xml:space="preserve"> </w:t>
      </w:r>
      <w:proofErr w:type="spellStart"/>
      <w:r w:rsidRPr="00E428D4">
        <w:t>World</w:t>
      </w:r>
      <w:proofErr w:type="spellEnd"/>
      <w:r w:rsidRPr="00E428D4">
        <w:t xml:space="preserve"> Works)  y Cómo nos organizamos (</w:t>
      </w:r>
      <w:proofErr w:type="spellStart"/>
      <w:r w:rsidRPr="00E428D4">
        <w:t>How</w:t>
      </w:r>
      <w:proofErr w:type="spellEnd"/>
      <w:r w:rsidRPr="00E428D4">
        <w:t xml:space="preserve"> </w:t>
      </w:r>
      <w:proofErr w:type="spellStart"/>
      <w:r w:rsidRPr="00E428D4">
        <w:t>We</w:t>
      </w:r>
      <w:proofErr w:type="spellEnd"/>
      <w:r w:rsidRPr="00E428D4">
        <w:t xml:space="preserve"> </w:t>
      </w:r>
      <w:proofErr w:type="spellStart"/>
      <w:r w:rsidRPr="00E428D4">
        <w:t>Organise</w:t>
      </w:r>
      <w:proofErr w:type="spellEnd"/>
      <w:r w:rsidRPr="00E428D4">
        <w:t xml:space="preserve"> </w:t>
      </w:r>
      <w:proofErr w:type="spellStart"/>
      <w:r w:rsidRPr="00E428D4">
        <w:t>Ourselves</w:t>
      </w:r>
      <w:proofErr w:type="spellEnd"/>
      <w:r w:rsidRPr="00E428D4">
        <w:t>) en las cu</w:t>
      </w:r>
      <w:r>
        <w:t xml:space="preserve">ales los estudiantes indagaron acerca </w:t>
      </w:r>
      <w:r w:rsidRPr="00E428D4">
        <w:t xml:space="preserve">de cómo las personas deben cuidar el medio ambiente para preservar las especies, </w:t>
      </w:r>
      <w:r>
        <w:t xml:space="preserve">de </w:t>
      </w:r>
      <w:r w:rsidRPr="00E428D4">
        <w:t xml:space="preserve">cómo las personas se organizan para crecer como  comunidad y el porqué del trabajo en equipo requiere de la contribución de cada individuo. </w:t>
      </w:r>
      <w:r>
        <w:t>E</w:t>
      </w:r>
      <w:r w:rsidRPr="005C230C">
        <w:t>n el á</w:t>
      </w:r>
      <w:r>
        <w:t>rea de las Ciencias,  los estudiantes indagaron</w:t>
      </w:r>
      <w:r w:rsidRPr="005C230C">
        <w:t xml:space="preserve"> los </w:t>
      </w:r>
      <w:r>
        <w:t xml:space="preserve">diferentes tipos de adaptaciones que los </w:t>
      </w:r>
      <w:r w:rsidRPr="005C230C">
        <w:t>seres vivos</w:t>
      </w:r>
      <w:r>
        <w:t xml:space="preserve"> tienen y cómo éstas les ayudan a ajustarse a su medio. De igual manera, identificaron que necesitan los seres vivos para sobrevivir y preservar su especie e </w:t>
      </w:r>
      <w:r w:rsidRPr="005C230C">
        <w:t>indagaron sobre  cómo</w:t>
      </w:r>
      <w:r>
        <w:t xml:space="preserve"> algunos insectos sociales dividen su trabajo. Este trabajo </w:t>
      </w:r>
      <w:r w:rsidRPr="005C230C">
        <w:t xml:space="preserve">se llevó a cabo a través de charlas con expertos, salidas pedagógicas, visitas a la biblioteca, entre otras formas de indagación. </w:t>
      </w:r>
    </w:p>
    <w:p w:rsidR="001920DB" w:rsidRPr="001920DB" w:rsidRDefault="001920DB" w:rsidP="00A2604C">
      <w:pPr>
        <w:rPr>
          <w:sz w:val="24"/>
          <w:szCs w:val="24"/>
        </w:rPr>
      </w:pPr>
    </w:p>
    <w:p w:rsidR="00A2604C" w:rsidRPr="001A7A62" w:rsidRDefault="00A2604C" w:rsidP="00A2604C"/>
    <w:p w:rsidR="00A2604C" w:rsidRPr="001A7A62" w:rsidRDefault="00A2604C" w:rsidP="00167E24"/>
    <w:sectPr w:rsidR="00A2604C" w:rsidRPr="001A7A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24"/>
    <w:rsid w:val="00076CD6"/>
    <w:rsid w:val="00163BCE"/>
    <w:rsid w:val="00167E24"/>
    <w:rsid w:val="001920DB"/>
    <w:rsid w:val="001A7A62"/>
    <w:rsid w:val="00230658"/>
    <w:rsid w:val="002832F9"/>
    <w:rsid w:val="00292739"/>
    <w:rsid w:val="00377468"/>
    <w:rsid w:val="003B3AF1"/>
    <w:rsid w:val="004024AB"/>
    <w:rsid w:val="00403D58"/>
    <w:rsid w:val="0052467B"/>
    <w:rsid w:val="005C230C"/>
    <w:rsid w:val="00632AE3"/>
    <w:rsid w:val="00647192"/>
    <w:rsid w:val="006A1E34"/>
    <w:rsid w:val="006E78D4"/>
    <w:rsid w:val="007A5EC3"/>
    <w:rsid w:val="008061DB"/>
    <w:rsid w:val="00836314"/>
    <w:rsid w:val="009D466D"/>
    <w:rsid w:val="00A2604C"/>
    <w:rsid w:val="00A40D4B"/>
    <w:rsid w:val="00AD5BF0"/>
    <w:rsid w:val="00AD5CEB"/>
    <w:rsid w:val="00B00124"/>
    <w:rsid w:val="00B41934"/>
    <w:rsid w:val="00B43036"/>
    <w:rsid w:val="00B70427"/>
    <w:rsid w:val="00B950AC"/>
    <w:rsid w:val="00C74ECC"/>
    <w:rsid w:val="00DE0618"/>
    <w:rsid w:val="00E349CA"/>
    <w:rsid w:val="00E4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0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qFormat/>
    <w:rsid w:val="00B70427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0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inespaciado1">
    <w:name w:val="Sin espaciado1"/>
    <w:qFormat/>
    <w:rsid w:val="00B70427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4437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ana patricia ortiz</cp:lastModifiedBy>
  <cp:revision>2</cp:revision>
  <dcterms:created xsi:type="dcterms:W3CDTF">2012-12-18T16:45:00Z</dcterms:created>
  <dcterms:modified xsi:type="dcterms:W3CDTF">2012-12-18T16:45:00Z</dcterms:modified>
</cp:coreProperties>
</file>